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5E6526E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</w:t>
      </w:r>
      <w:r w:rsidR="00B62032"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inierende</w:t>
      </w:r>
      <w:r w:rsidR="003F31F7">
        <w:rPr>
          <w:rFonts w:ascii="Arial" w:hAnsi="Arial" w:cs="Arial"/>
          <w:b/>
          <w:sz w:val="22"/>
          <w:szCs w:val="22"/>
        </w:rPr>
        <w:t>r 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1D7FDDC6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B62032"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62AB570E" w:rsidR="002347D0" w:rsidRPr="00C67A33" w:rsidRDefault="00A43320" w:rsidP="00C67A33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6F57F50C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810B50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382C179C" w:rsidR="00B63994" w:rsidRDefault="003F31F7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A</w:t>
      </w:r>
      <w:r w:rsidR="001D0B6A">
        <w:rPr>
          <w:rFonts w:ascii="Arial" w:hAnsi="Arial"/>
          <w:sz w:val="16"/>
        </w:rPr>
        <w:t>lle im Vordruck angegeben</w:t>
      </w:r>
      <w:r>
        <w:rPr>
          <w:rFonts w:ascii="Arial" w:hAnsi="Arial"/>
          <w:sz w:val="16"/>
        </w:rPr>
        <w:t>en</w:t>
      </w:r>
      <w:r w:rsidR="001D0B6A">
        <w:rPr>
          <w:rFonts w:ascii="Arial" w:hAnsi="Arial"/>
          <w:sz w:val="16"/>
        </w:rPr>
        <w:t xml:space="preserve"> Daten </w:t>
      </w:r>
      <w:r>
        <w:rPr>
          <w:rFonts w:ascii="Arial" w:hAnsi="Arial"/>
          <w:sz w:val="16"/>
        </w:rPr>
        <w:t xml:space="preserve">sind </w:t>
      </w:r>
      <w:r w:rsidR="001D0B6A">
        <w:rPr>
          <w:rFonts w:ascii="Arial" w:hAnsi="Arial"/>
          <w:sz w:val="16"/>
        </w:rPr>
        <w:t>korrekt und die Ve</w:t>
      </w:r>
      <w:r w:rsidR="0031256F">
        <w:rPr>
          <w:rFonts w:ascii="Arial" w:hAnsi="Arial"/>
          <w:sz w:val="16"/>
        </w:rPr>
        <w:t>r</w:t>
      </w:r>
      <w:r w:rsidR="001D0B6A"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 w:rsidR="001D0B6A">
        <w:rPr>
          <w:rFonts w:ascii="Arial" w:hAnsi="Arial"/>
          <w:sz w:val="16"/>
        </w:rPr>
        <w:t xml:space="preserve">echend den </w:t>
      </w:r>
      <w:r w:rsidR="001D0B6A"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="001D0B6A"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="001D0B6A"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sectPr w:rsidR="00B63994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0A721" w14:textId="77777777" w:rsidR="00452983" w:rsidRDefault="00452983">
      <w:r>
        <w:separator/>
      </w:r>
    </w:p>
  </w:endnote>
  <w:endnote w:type="continuationSeparator" w:id="0">
    <w:p w14:paraId="717F0078" w14:textId="77777777" w:rsidR="00452983" w:rsidRDefault="004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044B0AAF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3F31F7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1480" w14:textId="77777777" w:rsidR="00452983" w:rsidRDefault="00452983">
      <w:r>
        <w:separator/>
      </w:r>
    </w:p>
  </w:footnote>
  <w:footnote w:type="continuationSeparator" w:id="0">
    <w:p w14:paraId="3F8B2AA9" w14:textId="77777777" w:rsidR="00452983" w:rsidRDefault="0045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CiVV5fN9kdPBnJUIhlAQYJQSNcGKxxnNzHhuZOIa0IKEwPBau7ROCexVej9wz1fOwtxhkSb4hxsSk1/xNOOUxQ==" w:saltValue="R0BK8AyIOg932eEIfWlvFA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3F31F7"/>
    <w:rsid w:val="004106CB"/>
    <w:rsid w:val="0042328A"/>
    <w:rsid w:val="004378E1"/>
    <w:rsid w:val="00452983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25B0F"/>
    <w:rsid w:val="00B57D47"/>
    <w:rsid w:val="00B62032"/>
    <w:rsid w:val="00B63994"/>
    <w:rsid w:val="00B920C4"/>
    <w:rsid w:val="00B96984"/>
    <w:rsid w:val="00C02309"/>
    <w:rsid w:val="00C202C8"/>
    <w:rsid w:val="00C3309C"/>
    <w:rsid w:val="00C66326"/>
    <w:rsid w:val="00C67A33"/>
    <w:rsid w:val="00CC118D"/>
    <w:rsid w:val="00CF0408"/>
    <w:rsid w:val="00D000B3"/>
    <w:rsid w:val="00D2646A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4EC5E-9A76-4F77-83C0-CA768A3F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Busch Kirsten</cp:lastModifiedBy>
  <cp:revision>3</cp:revision>
  <cp:lastPrinted>2005-11-29T09:43:00Z</cp:lastPrinted>
  <dcterms:created xsi:type="dcterms:W3CDTF">2024-06-12T15:24:00Z</dcterms:created>
  <dcterms:modified xsi:type="dcterms:W3CDTF">2024-06-12T15:45:00Z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